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EA0" w:rsidRPr="009447E9" w:rsidRDefault="00D62EA0">
      <w:pPr>
        <w:rPr>
          <w:rFonts w:ascii="Times New Roman" w:hAnsi="Times New Roman"/>
          <w:color w:val="050505"/>
          <w:sz w:val="24"/>
          <w:szCs w:val="24"/>
        </w:rPr>
      </w:pPr>
      <w:r w:rsidRPr="009447E9">
        <w:rPr>
          <w:rFonts w:ascii="Times New Roman" w:hAnsi="Times New Roman"/>
          <w:color w:val="050505"/>
          <w:sz w:val="24"/>
          <w:szCs w:val="24"/>
        </w:rPr>
        <w:t>“Woman Work”</w:t>
      </w:r>
    </w:p>
    <w:p w:rsidR="00D62EA0" w:rsidRPr="009447E9" w:rsidRDefault="00D62EA0">
      <w:pPr>
        <w:rPr>
          <w:rFonts w:ascii="Times New Roman" w:hAnsi="Times New Roman"/>
          <w:color w:val="050505"/>
          <w:sz w:val="24"/>
          <w:szCs w:val="24"/>
        </w:rPr>
      </w:pPr>
      <w:r w:rsidRPr="009447E9">
        <w:rPr>
          <w:rFonts w:ascii="Times New Roman" w:hAnsi="Times New Roman"/>
          <w:color w:val="050505"/>
          <w:sz w:val="24"/>
          <w:szCs w:val="24"/>
        </w:rPr>
        <w:t>I've got the children to tend</w:t>
      </w:r>
      <w:r w:rsidRPr="009447E9">
        <w:rPr>
          <w:rFonts w:ascii="Times New Roman" w:hAnsi="Times New Roman"/>
          <w:color w:val="050505"/>
          <w:sz w:val="24"/>
          <w:szCs w:val="24"/>
        </w:rPr>
        <w:br/>
        <w:t>The clothes to mend</w:t>
      </w:r>
      <w:r w:rsidRPr="009447E9">
        <w:rPr>
          <w:rFonts w:ascii="Times New Roman" w:hAnsi="Times New Roman"/>
          <w:color w:val="050505"/>
          <w:sz w:val="24"/>
          <w:szCs w:val="24"/>
        </w:rPr>
        <w:br/>
        <w:t>The floor to mop</w:t>
      </w:r>
      <w:r w:rsidRPr="009447E9">
        <w:rPr>
          <w:rFonts w:ascii="Times New Roman" w:hAnsi="Times New Roman"/>
          <w:color w:val="050505"/>
          <w:sz w:val="24"/>
          <w:szCs w:val="24"/>
        </w:rPr>
        <w:br/>
        <w:t>The food to shop</w:t>
      </w:r>
      <w:r w:rsidRPr="009447E9">
        <w:rPr>
          <w:rFonts w:ascii="Times New Roman" w:hAnsi="Times New Roman"/>
          <w:color w:val="050505"/>
          <w:sz w:val="24"/>
          <w:szCs w:val="24"/>
        </w:rPr>
        <w:br/>
        <w:t>Then the chicken to fry</w:t>
      </w:r>
      <w:r w:rsidRPr="009447E9">
        <w:rPr>
          <w:rFonts w:ascii="Times New Roman" w:hAnsi="Times New Roman"/>
          <w:color w:val="050505"/>
          <w:sz w:val="24"/>
          <w:szCs w:val="24"/>
        </w:rPr>
        <w:br/>
        <w:t>The baby to dry</w:t>
      </w:r>
      <w:r w:rsidRPr="009447E9">
        <w:rPr>
          <w:rFonts w:ascii="Times New Roman" w:hAnsi="Times New Roman"/>
          <w:color w:val="050505"/>
          <w:sz w:val="24"/>
          <w:szCs w:val="24"/>
        </w:rPr>
        <w:br/>
        <w:t>I got company to feed</w:t>
      </w:r>
      <w:r w:rsidRPr="009447E9">
        <w:rPr>
          <w:rFonts w:ascii="Times New Roman" w:hAnsi="Times New Roman"/>
          <w:color w:val="050505"/>
          <w:sz w:val="24"/>
          <w:szCs w:val="24"/>
        </w:rPr>
        <w:br/>
        <w:t>The garden to weed</w:t>
      </w:r>
      <w:r w:rsidRPr="009447E9">
        <w:rPr>
          <w:rFonts w:ascii="Times New Roman" w:hAnsi="Times New Roman"/>
          <w:color w:val="050505"/>
          <w:sz w:val="24"/>
          <w:szCs w:val="24"/>
        </w:rPr>
        <w:br/>
        <w:t>I've got shirts to press</w:t>
      </w:r>
      <w:r w:rsidRPr="009447E9">
        <w:rPr>
          <w:rFonts w:ascii="Times New Roman" w:hAnsi="Times New Roman"/>
          <w:color w:val="050505"/>
          <w:sz w:val="24"/>
          <w:szCs w:val="24"/>
        </w:rPr>
        <w:br/>
        <w:t>The tots to dress</w:t>
      </w:r>
      <w:r w:rsidRPr="009447E9">
        <w:rPr>
          <w:rFonts w:ascii="Times New Roman" w:hAnsi="Times New Roman"/>
          <w:color w:val="050505"/>
          <w:sz w:val="24"/>
          <w:szCs w:val="24"/>
        </w:rPr>
        <w:br/>
        <w:t>The cane to be cut</w:t>
      </w:r>
      <w:r w:rsidRPr="009447E9">
        <w:rPr>
          <w:rFonts w:ascii="Times New Roman" w:hAnsi="Times New Roman"/>
          <w:color w:val="050505"/>
          <w:sz w:val="24"/>
          <w:szCs w:val="24"/>
        </w:rPr>
        <w:br/>
        <w:t>I gotta clean up this hut</w:t>
      </w:r>
      <w:r w:rsidRPr="009447E9">
        <w:rPr>
          <w:rFonts w:ascii="Times New Roman" w:hAnsi="Times New Roman"/>
          <w:color w:val="050505"/>
          <w:sz w:val="24"/>
          <w:szCs w:val="24"/>
        </w:rPr>
        <w:br/>
        <w:t>Then see about the sick</w:t>
      </w:r>
      <w:r w:rsidRPr="009447E9">
        <w:rPr>
          <w:rFonts w:ascii="Times New Roman" w:hAnsi="Times New Roman"/>
          <w:color w:val="050505"/>
          <w:sz w:val="24"/>
          <w:szCs w:val="24"/>
        </w:rPr>
        <w:br/>
        <w:t>And the cotton to pick.</w:t>
      </w:r>
      <w:r w:rsidRPr="009447E9">
        <w:rPr>
          <w:rFonts w:ascii="Times New Roman" w:hAnsi="Times New Roman"/>
          <w:color w:val="050505"/>
          <w:sz w:val="24"/>
          <w:szCs w:val="24"/>
        </w:rPr>
        <w:br/>
      </w:r>
      <w:r w:rsidRPr="009447E9">
        <w:rPr>
          <w:rFonts w:ascii="Times New Roman" w:hAnsi="Times New Roman"/>
          <w:color w:val="050505"/>
          <w:sz w:val="24"/>
          <w:szCs w:val="24"/>
        </w:rPr>
        <w:br/>
        <w:t>Shine on me, sunshine</w:t>
      </w:r>
      <w:r w:rsidRPr="009447E9">
        <w:rPr>
          <w:rFonts w:ascii="Times New Roman" w:hAnsi="Times New Roman"/>
          <w:color w:val="050505"/>
          <w:sz w:val="24"/>
          <w:szCs w:val="24"/>
        </w:rPr>
        <w:br/>
        <w:t>Rain on me, rain</w:t>
      </w:r>
      <w:r w:rsidRPr="009447E9">
        <w:rPr>
          <w:rFonts w:ascii="Times New Roman" w:hAnsi="Times New Roman"/>
          <w:color w:val="050505"/>
          <w:sz w:val="24"/>
          <w:szCs w:val="24"/>
        </w:rPr>
        <w:br/>
        <w:t>Fall softly, dewdrops</w:t>
      </w:r>
      <w:r w:rsidRPr="009447E9">
        <w:rPr>
          <w:rFonts w:ascii="Times New Roman" w:hAnsi="Times New Roman"/>
          <w:color w:val="050505"/>
          <w:sz w:val="24"/>
          <w:szCs w:val="24"/>
        </w:rPr>
        <w:br/>
        <w:t>And cool my brow again.</w:t>
      </w:r>
      <w:r w:rsidRPr="009447E9">
        <w:rPr>
          <w:rFonts w:ascii="Times New Roman" w:hAnsi="Times New Roman"/>
          <w:color w:val="050505"/>
          <w:sz w:val="24"/>
          <w:szCs w:val="24"/>
        </w:rPr>
        <w:br/>
      </w:r>
      <w:r w:rsidRPr="009447E9">
        <w:rPr>
          <w:rFonts w:ascii="Times New Roman" w:hAnsi="Times New Roman"/>
          <w:color w:val="050505"/>
          <w:sz w:val="24"/>
          <w:szCs w:val="24"/>
        </w:rPr>
        <w:br/>
        <w:t>Storm, blow me from here</w:t>
      </w:r>
      <w:r w:rsidRPr="009447E9">
        <w:rPr>
          <w:rFonts w:ascii="Times New Roman" w:hAnsi="Times New Roman"/>
          <w:color w:val="050505"/>
          <w:sz w:val="24"/>
          <w:szCs w:val="24"/>
        </w:rPr>
        <w:br/>
        <w:t>With your fiercest wind</w:t>
      </w:r>
      <w:r w:rsidRPr="009447E9">
        <w:rPr>
          <w:rFonts w:ascii="Times New Roman" w:hAnsi="Times New Roman"/>
          <w:color w:val="050505"/>
          <w:sz w:val="24"/>
          <w:szCs w:val="24"/>
        </w:rPr>
        <w:br/>
        <w:t>Let me float across the sky</w:t>
      </w:r>
      <w:r w:rsidRPr="009447E9">
        <w:rPr>
          <w:rFonts w:ascii="Times New Roman" w:hAnsi="Times New Roman"/>
          <w:color w:val="050505"/>
          <w:sz w:val="24"/>
          <w:szCs w:val="24"/>
        </w:rPr>
        <w:br/>
        <w:t>'Til I can rest again.</w:t>
      </w:r>
      <w:r w:rsidRPr="009447E9">
        <w:rPr>
          <w:rFonts w:ascii="Times New Roman" w:hAnsi="Times New Roman"/>
          <w:color w:val="050505"/>
          <w:sz w:val="24"/>
          <w:szCs w:val="24"/>
        </w:rPr>
        <w:br/>
      </w:r>
      <w:r w:rsidRPr="009447E9">
        <w:rPr>
          <w:rFonts w:ascii="Times New Roman" w:hAnsi="Times New Roman"/>
          <w:color w:val="050505"/>
          <w:sz w:val="24"/>
          <w:szCs w:val="24"/>
        </w:rPr>
        <w:br/>
        <w:t>Fall gently, snowflakes</w:t>
      </w:r>
      <w:r w:rsidRPr="009447E9">
        <w:rPr>
          <w:rFonts w:ascii="Times New Roman" w:hAnsi="Times New Roman"/>
          <w:color w:val="050505"/>
          <w:sz w:val="24"/>
          <w:szCs w:val="24"/>
        </w:rPr>
        <w:br/>
        <w:t>Cover me with white</w:t>
      </w:r>
      <w:r w:rsidRPr="009447E9">
        <w:rPr>
          <w:rFonts w:ascii="Times New Roman" w:hAnsi="Times New Roman"/>
          <w:color w:val="050505"/>
          <w:sz w:val="24"/>
          <w:szCs w:val="24"/>
        </w:rPr>
        <w:br/>
        <w:t>Cold icy kisses and</w:t>
      </w:r>
      <w:r w:rsidRPr="009447E9">
        <w:rPr>
          <w:rFonts w:ascii="Times New Roman" w:hAnsi="Times New Roman"/>
          <w:color w:val="050505"/>
          <w:sz w:val="24"/>
          <w:szCs w:val="24"/>
        </w:rPr>
        <w:br/>
        <w:t>Let me rest tonight.</w:t>
      </w:r>
      <w:r w:rsidRPr="009447E9">
        <w:rPr>
          <w:rFonts w:ascii="Times New Roman" w:hAnsi="Times New Roman"/>
          <w:color w:val="050505"/>
          <w:sz w:val="24"/>
          <w:szCs w:val="24"/>
        </w:rPr>
        <w:br/>
      </w:r>
      <w:r w:rsidRPr="009447E9">
        <w:rPr>
          <w:rFonts w:ascii="Times New Roman" w:hAnsi="Times New Roman"/>
          <w:color w:val="050505"/>
          <w:sz w:val="24"/>
          <w:szCs w:val="24"/>
        </w:rPr>
        <w:br/>
        <w:t>Sun, rain, curving sky</w:t>
      </w:r>
      <w:r w:rsidRPr="009447E9">
        <w:rPr>
          <w:rFonts w:ascii="Times New Roman" w:hAnsi="Times New Roman"/>
          <w:color w:val="050505"/>
          <w:sz w:val="24"/>
          <w:szCs w:val="24"/>
        </w:rPr>
        <w:br/>
        <w:t>Mountain, oceans, leaf and stone</w:t>
      </w:r>
      <w:r w:rsidRPr="009447E9">
        <w:rPr>
          <w:rFonts w:ascii="Times New Roman" w:hAnsi="Times New Roman"/>
          <w:color w:val="050505"/>
          <w:sz w:val="24"/>
          <w:szCs w:val="24"/>
        </w:rPr>
        <w:br/>
        <w:t>Star shine, moon glow</w:t>
      </w:r>
      <w:r w:rsidRPr="009447E9">
        <w:rPr>
          <w:rFonts w:ascii="Times New Roman" w:hAnsi="Times New Roman"/>
          <w:color w:val="050505"/>
          <w:sz w:val="24"/>
          <w:szCs w:val="24"/>
        </w:rPr>
        <w:br/>
        <w:t>You're all that I can call my own.</w:t>
      </w:r>
    </w:p>
    <w:p w:rsidR="00D62EA0" w:rsidRPr="009447E9" w:rsidRDefault="00D62EA0">
      <w:pPr>
        <w:rPr>
          <w:rFonts w:ascii="Times New Roman" w:hAnsi="Times New Roman"/>
          <w:color w:val="050505"/>
          <w:sz w:val="24"/>
          <w:szCs w:val="24"/>
        </w:rPr>
      </w:pPr>
    </w:p>
    <w:p w:rsidR="00D62EA0" w:rsidRPr="009447E9" w:rsidRDefault="00D62EA0">
      <w:pPr>
        <w:rPr>
          <w:rFonts w:ascii="Times New Roman" w:hAnsi="Times New Roman"/>
          <w:sz w:val="24"/>
          <w:szCs w:val="24"/>
        </w:rPr>
      </w:pPr>
      <w:r w:rsidRPr="009447E9">
        <w:rPr>
          <w:rFonts w:ascii="Times New Roman" w:hAnsi="Times New Roman"/>
          <w:color w:val="050505"/>
          <w:sz w:val="24"/>
          <w:szCs w:val="24"/>
        </w:rPr>
        <w:t xml:space="preserve">Maya Angelou </w:t>
      </w:r>
    </w:p>
    <w:p w:rsidR="00D62EA0" w:rsidRDefault="00D62EA0">
      <w:pPr>
        <w:rPr>
          <w:rFonts w:ascii="Times New Roman" w:hAnsi="Times New Roman"/>
          <w:sz w:val="24"/>
          <w:szCs w:val="24"/>
        </w:rPr>
      </w:pPr>
    </w:p>
    <w:p w:rsidR="00D62EA0" w:rsidRDefault="00D62EA0">
      <w:pPr>
        <w:rPr>
          <w:rFonts w:ascii="Times New Roman" w:hAnsi="Times New Roman"/>
          <w:sz w:val="24"/>
          <w:szCs w:val="24"/>
        </w:rPr>
        <w:sectPr w:rsidR="00D62EA0" w:rsidSect="001A1280">
          <w:headerReference w:type="default" r:id="rId6"/>
          <w:headerReference w:type="first" r:id="rId7"/>
          <w:pgSz w:w="12240" w:h="15840" w:code="1"/>
          <w:pgMar w:top="1440" w:right="1440" w:bottom="1440" w:left="1440" w:header="720" w:footer="720" w:gutter="0"/>
          <w:pgNumType w:start="1"/>
          <w:cols w:space="720"/>
          <w:titlePg/>
          <w:docGrid w:linePitch="360"/>
        </w:sectPr>
      </w:pPr>
    </w:p>
    <w:p w:rsidR="00D62EA0" w:rsidRPr="006D51B6" w:rsidRDefault="00D62EA0">
      <w:pPr>
        <w:rPr>
          <w:rFonts w:ascii="Times New Roman" w:hAnsi="Times New Roman"/>
          <w:sz w:val="24"/>
          <w:szCs w:val="24"/>
        </w:rPr>
      </w:pPr>
      <w:commentRangeStart w:id="0"/>
      <w:r w:rsidRPr="006D51B6">
        <w:rPr>
          <w:rFonts w:ascii="Times New Roman" w:hAnsi="Times New Roman"/>
          <w:sz w:val="24"/>
          <w:szCs w:val="24"/>
        </w:rPr>
        <w:t>Hannah Susko</w:t>
      </w:r>
      <w:commentRangeEnd w:id="0"/>
      <w:r>
        <w:rPr>
          <w:rStyle w:val="CommentReference"/>
        </w:rPr>
        <w:commentReference w:id="0"/>
      </w:r>
    </w:p>
    <w:p w:rsidR="00D62EA0" w:rsidRPr="006D51B6" w:rsidRDefault="00D62EA0">
      <w:pPr>
        <w:rPr>
          <w:rFonts w:ascii="Times New Roman" w:hAnsi="Times New Roman"/>
          <w:sz w:val="24"/>
          <w:szCs w:val="24"/>
        </w:rPr>
      </w:pPr>
      <w:r>
        <w:rPr>
          <w:rFonts w:ascii="Times New Roman" w:hAnsi="Times New Roman"/>
          <w:sz w:val="24"/>
          <w:szCs w:val="24"/>
        </w:rPr>
        <w:t>10 December,</w:t>
      </w:r>
      <w:r w:rsidRPr="006D51B6">
        <w:rPr>
          <w:rFonts w:ascii="Times New Roman" w:hAnsi="Times New Roman"/>
          <w:sz w:val="24"/>
          <w:szCs w:val="24"/>
        </w:rPr>
        <w:t xml:space="preserve"> 2009</w:t>
      </w:r>
    </w:p>
    <w:p w:rsidR="00D62EA0" w:rsidRPr="006D51B6" w:rsidRDefault="00D62EA0">
      <w:pPr>
        <w:rPr>
          <w:rFonts w:ascii="Times New Roman" w:hAnsi="Times New Roman"/>
          <w:sz w:val="24"/>
          <w:szCs w:val="24"/>
        </w:rPr>
      </w:pPr>
      <w:r w:rsidRPr="006D51B6">
        <w:rPr>
          <w:rFonts w:ascii="Times New Roman" w:hAnsi="Times New Roman"/>
          <w:sz w:val="24"/>
          <w:szCs w:val="24"/>
        </w:rPr>
        <w:t>AP English</w:t>
      </w:r>
    </w:p>
    <w:p w:rsidR="00D62EA0" w:rsidRPr="006D51B6" w:rsidRDefault="00D62EA0" w:rsidP="00CD6112">
      <w:pPr>
        <w:jc w:val="center"/>
        <w:rPr>
          <w:rFonts w:ascii="Times New Roman" w:hAnsi="Times New Roman"/>
          <w:sz w:val="24"/>
          <w:szCs w:val="24"/>
        </w:rPr>
      </w:pPr>
      <w:r w:rsidRPr="006D51B6">
        <w:rPr>
          <w:rFonts w:ascii="Times New Roman" w:hAnsi="Times New Roman"/>
          <w:sz w:val="24"/>
          <w:szCs w:val="24"/>
        </w:rPr>
        <w:t>Poem Explication</w:t>
      </w:r>
    </w:p>
    <w:p w:rsidR="00D62EA0" w:rsidRDefault="00D62EA0" w:rsidP="006D51B6">
      <w:pPr>
        <w:spacing w:line="480" w:lineRule="auto"/>
        <w:rPr>
          <w:rFonts w:ascii="Times New Roman" w:hAnsi="Times New Roman"/>
          <w:sz w:val="24"/>
          <w:szCs w:val="24"/>
        </w:rPr>
      </w:pPr>
      <w:r w:rsidRPr="006D51B6">
        <w:rPr>
          <w:rFonts w:ascii="Times New Roman" w:hAnsi="Times New Roman"/>
          <w:sz w:val="24"/>
          <w:szCs w:val="24"/>
        </w:rPr>
        <w:tab/>
      </w:r>
      <w:commentRangeStart w:id="1"/>
      <w:r w:rsidRPr="006D51B6">
        <w:rPr>
          <w:rFonts w:ascii="Times New Roman" w:hAnsi="Times New Roman"/>
          <w:sz w:val="24"/>
          <w:szCs w:val="24"/>
        </w:rPr>
        <w:t xml:space="preserve">“Woman Work” by Maya Angelou is about a woman who is overwhelmed with all of her housework and wants to take a break. She is tired of doing housework and thinking about nature comforts her. The main theme of “Woman Work” is work. </w:t>
      </w:r>
      <w:commentRangeEnd w:id="1"/>
      <w:r>
        <w:rPr>
          <w:rStyle w:val="CommentReference"/>
        </w:rPr>
        <w:commentReference w:id="1"/>
      </w:r>
      <w:r w:rsidRPr="00863258">
        <w:rPr>
          <w:rFonts w:ascii="Times New Roman" w:hAnsi="Times New Roman"/>
          <w:sz w:val="24"/>
          <w:szCs w:val="24"/>
          <w:highlight w:val="yellow"/>
        </w:rPr>
        <w:t xml:space="preserve"> </w:t>
      </w:r>
      <w:r w:rsidRPr="00B63D4D">
        <w:rPr>
          <w:rFonts w:ascii="Times New Roman" w:hAnsi="Times New Roman"/>
          <w:sz w:val="24"/>
          <w:szCs w:val="24"/>
          <w:highlight w:val="yellow"/>
        </w:rPr>
        <w:t>The woman does everyday tasks that women are expected to do, such as, cooking, cleaning, and taking care of children.</w:t>
      </w:r>
      <w:r>
        <w:rPr>
          <w:rFonts w:ascii="Times New Roman" w:hAnsi="Times New Roman"/>
          <w:sz w:val="24"/>
          <w:szCs w:val="24"/>
        </w:rPr>
        <w:t xml:space="preserve">  </w:t>
      </w:r>
      <w:r w:rsidRPr="006D51B6">
        <w:rPr>
          <w:rFonts w:ascii="Times New Roman" w:hAnsi="Times New Roman"/>
          <w:sz w:val="24"/>
          <w:szCs w:val="24"/>
        </w:rPr>
        <w:t xml:space="preserve">“Woman Work” uses masculine rhymes, tone, and metaphors to convey the woman’s feelings of discontent. </w:t>
      </w:r>
    </w:p>
    <w:p w:rsidR="00D62EA0" w:rsidRPr="006D51B6" w:rsidRDefault="00D62EA0" w:rsidP="006D51B6">
      <w:pPr>
        <w:spacing w:line="480" w:lineRule="auto"/>
        <w:rPr>
          <w:rFonts w:ascii="Times New Roman" w:hAnsi="Times New Roman"/>
          <w:sz w:val="24"/>
          <w:szCs w:val="24"/>
        </w:rPr>
      </w:pPr>
      <w:r>
        <w:rPr>
          <w:rFonts w:ascii="Times New Roman" w:hAnsi="Times New Roman"/>
          <w:sz w:val="24"/>
          <w:szCs w:val="24"/>
        </w:rPr>
        <w:tab/>
      </w:r>
      <w:r w:rsidRPr="006D51B6">
        <w:rPr>
          <w:rFonts w:ascii="Times New Roman" w:hAnsi="Times New Roman"/>
          <w:sz w:val="24"/>
          <w:szCs w:val="24"/>
        </w:rPr>
        <w:t xml:space="preserve">Using masculine rhymes in the first stanza works to convey the woman’s emotions. A masculine rhyme is a rhyme in which the sounds only involve one syllable. The last word in each line of the first stanza rhymes with the last word in the next line. In lines one and two the words “tend” and “mend” rhyme, and in lines thirteen and fourteen the words “cut” and “hut” rhyme. Having seven masculine rhymes in the first stanza makes the poem flow much better and makes </w:t>
      </w:r>
      <w:commentRangeStart w:id="2"/>
      <w:r w:rsidRPr="006D51B6">
        <w:rPr>
          <w:rFonts w:ascii="Times New Roman" w:hAnsi="Times New Roman"/>
          <w:sz w:val="24"/>
          <w:szCs w:val="24"/>
        </w:rPr>
        <w:t xml:space="preserve">the poem more enjoyable to read. </w:t>
      </w:r>
      <w:del w:id="3" w:author="Linda Susko" w:date="2010-01-04T20:05:00Z">
        <w:r w:rsidRPr="006D51B6" w:rsidDel="00863258">
          <w:rPr>
            <w:rFonts w:ascii="Times New Roman" w:hAnsi="Times New Roman"/>
            <w:sz w:val="24"/>
            <w:szCs w:val="24"/>
          </w:rPr>
          <w:delText>It also makes the poem go by a lot faster.</w:delText>
        </w:r>
        <w:commentRangeEnd w:id="2"/>
        <w:r w:rsidDel="00863258">
          <w:rPr>
            <w:rStyle w:val="CommentReference"/>
          </w:rPr>
          <w:commentReference w:id="2"/>
        </w:r>
        <w:r w:rsidRPr="006D51B6" w:rsidDel="00863258">
          <w:rPr>
            <w:rFonts w:ascii="Times New Roman" w:hAnsi="Times New Roman"/>
            <w:sz w:val="24"/>
            <w:szCs w:val="24"/>
          </w:rPr>
          <w:delText xml:space="preserve"> </w:delText>
        </w:r>
      </w:del>
      <w:r w:rsidRPr="00BA1327">
        <w:rPr>
          <w:rFonts w:ascii="Times New Roman" w:hAnsi="Times New Roman"/>
          <w:sz w:val="24"/>
          <w:szCs w:val="24"/>
          <w:highlight w:val="yellow"/>
        </w:rPr>
        <w:t>Besides making the poem sound better, the masculine rhymes give the poem a sense of repetition. All the rhymes work together in expressing what the woman has to do every</w:t>
      </w:r>
      <w:ins w:id="4" w:author=" M. Lane" w:date="2010-01-05T08:43:00Z">
        <w:r>
          <w:rPr>
            <w:rFonts w:ascii="Times New Roman" w:hAnsi="Times New Roman"/>
            <w:sz w:val="24"/>
            <w:szCs w:val="24"/>
            <w:highlight w:val="yellow"/>
          </w:rPr>
          <w:t xml:space="preserve"> </w:t>
        </w:r>
      </w:ins>
      <w:r w:rsidRPr="00BA1327">
        <w:rPr>
          <w:rFonts w:ascii="Times New Roman" w:hAnsi="Times New Roman"/>
          <w:sz w:val="24"/>
          <w:szCs w:val="24"/>
          <w:highlight w:val="yellow"/>
        </w:rPr>
        <w:t>day</w:t>
      </w:r>
      <w:r>
        <w:rPr>
          <w:rFonts w:ascii="Times New Roman" w:hAnsi="Times New Roman"/>
          <w:sz w:val="24"/>
          <w:szCs w:val="24"/>
        </w:rPr>
        <w:t xml:space="preserve">. </w:t>
      </w:r>
      <w:r w:rsidRPr="006D51B6">
        <w:rPr>
          <w:rFonts w:ascii="Times New Roman" w:hAnsi="Times New Roman"/>
          <w:sz w:val="24"/>
          <w:szCs w:val="24"/>
        </w:rPr>
        <w:t>The rhymes bring to life the large amount of work that the woman has to do in her home.  Another effectual literary device in “Woman Work” is tone.</w:t>
      </w:r>
    </w:p>
    <w:p w:rsidR="00D62EA0" w:rsidRPr="006D51B6" w:rsidRDefault="00D62EA0" w:rsidP="006D51B6">
      <w:pPr>
        <w:spacing w:line="480" w:lineRule="auto"/>
        <w:rPr>
          <w:rFonts w:ascii="Times New Roman" w:hAnsi="Times New Roman"/>
          <w:sz w:val="24"/>
          <w:szCs w:val="24"/>
        </w:rPr>
      </w:pPr>
      <w:r w:rsidRPr="006D51B6">
        <w:rPr>
          <w:rFonts w:ascii="Times New Roman" w:hAnsi="Times New Roman"/>
          <w:sz w:val="24"/>
          <w:szCs w:val="24"/>
        </w:rPr>
        <w:tab/>
        <w:t>Tone is the most effective way for the woman to express her feeling of exhaustion, and it is clear that she is not happy about all of the tasks she has to do. Her tone in the first stanza is not angry but somewhat frustrated. Tone is revealed in her diction in the first stanza. She uses phrases like “I’ve got” and “I gotta,” which show that if she had the choice to do something else, she wouldn’t spend her day working at home (</w:t>
      </w:r>
      <w:r w:rsidRPr="00D62EA0">
        <w:rPr>
          <w:rFonts w:ascii="Times New Roman" w:hAnsi="Times New Roman"/>
          <w:sz w:val="24"/>
          <w:szCs w:val="24"/>
          <w:highlight w:val="yellow"/>
          <w:rPrChange w:id="5" w:author="Linda Susko" w:date="2010-01-04T20:06:00Z">
            <w:rPr>
              <w:rFonts w:ascii="Times New Roman" w:hAnsi="Times New Roman"/>
              <w:sz w:val="24"/>
              <w:szCs w:val="24"/>
            </w:rPr>
          </w:rPrChange>
        </w:rPr>
        <w:t>lines</w:t>
      </w:r>
      <w:del w:id="6" w:author=" " w:date="2009-12-14T09:55:00Z">
        <w:r w:rsidRPr="006D51B6" w:rsidDel="00462A9B">
          <w:rPr>
            <w:rFonts w:ascii="Times New Roman" w:hAnsi="Times New Roman"/>
            <w:sz w:val="24"/>
            <w:szCs w:val="24"/>
          </w:rPr>
          <w:delText xml:space="preserve">lines </w:delText>
        </w:r>
      </w:del>
      <w:r w:rsidRPr="006D51B6">
        <w:rPr>
          <w:rFonts w:ascii="Times New Roman" w:hAnsi="Times New Roman"/>
          <w:sz w:val="24"/>
          <w:szCs w:val="24"/>
        </w:rPr>
        <w:t>1, 12).  The tone of the second stanza is hopeful. The woman asks for the sun to shine on her and the rain to fall on her. She is hoping for a time when she can go outside and relax. Line eighteen says “And cools my brow again,” which shows that it has been a long time since she has been able to go outside and enjoy nature (18). The woman’s tone from line fifteen to line thirty is optimistic because she is visualizing what she could do if she was not working all day (15-30).</w:t>
      </w:r>
      <w:commentRangeStart w:id="7"/>
      <w:r w:rsidRPr="006D51B6">
        <w:rPr>
          <w:rFonts w:ascii="Times New Roman" w:hAnsi="Times New Roman"/>
          <w:sz w:val="24"/>
          <w:szCs w:val="24"/>
        </w:rPr>
        <w:t xml:space="preserve"> She uses words like “gently”, (22) “rest” (23) “curving sky” (27) and “moon glow” (29). </w:t>
      </w:r>
      <w:commentRangeEnd w:id="7"/>
      <w:r>
        <w:rPr>
          <w:rStyle w:val="CommentReference"/>
        </w:rPr>
        <w:commentReference w:id="7"/>
      </w:r>
      <w:r w:rsidRPr="006D51B6">
        <w:rPr>
          <w:rFonts w:ascii="Times New Roman" w:hAnsi="Times New Roman"/>
          <w:sz w:val="24"/>
          <w:szCs w:val="24"/>
        </w:rPr>
        <w:t xml:space="preserve">These words show that she is searching for relaxation. </w:t>
      </w:r>
      <w:r w:rsidRPr="009C3D32">
        <w:rPr>
          <w:rFonts w:ascii="Times New Roman" w:hAnsi="Times New Roman"/>
          <w:sz w:val="24"/>
          <w:szCs w:val="24"/>
          <w:highlight w:val="yellow"/>
        </w:rPr>
        <w:t>In line twenty-three, she says, “Fall gently, snowflakes.” Creating a scene of gently falling snowflakes creates a feeling of respite.</w:t>
      </w:r>
      <w:r>
        <w:rPr>
          <w:rFonts w:ascii="Times New Roman" w:hAnsi="Times New Roman"/>
          <w:sz w:val="24"/>
          <w:szCs w:val="24"/>
        </w:rPr>
        <w:t xml:space="preserve"> </w:t>
      </w:r>
      <w:r w:rsidRPr="006D51B6">
        <w:rPr>
          <w:rFonts w:ascii="Times New Roman" w:hAnsi="Times New Roman"/>
          <w:sz w:val="24"/>
          <w:szCs w:val="24"/>
        </w:rPr>
        <w:t xml:space="preserve">Comparing </w:t>
      </w:r>
      <w:commentRangeStart w:id="8"/>
      <w:r w:rsidRPr="006D51B6">
        <w:rPr>
          <w:rFonts w:ascii="Times New Roman" w:hAnsi="Times New Roman"/>
          <w:sz w:val="24"/>
          <w:szCs w:val="24"/>
        </w:rPr>
        <w:t xml:space="preserve">her tone in the first stanza to the tone of the rest of the poem shows that she wants something different than what she is doing at the beginning of the poem. </w:t>
      </w:r>
      <w:commentRangeEnd w:id="8"/>
      <w:r>
        <w:rPr>
          <w:rStyle w:val="CommentReference"/>
        </w:rPr>
        <w:commentReference w:id="8"/>
      </w:r>
      <w:r>
        <w:rPr>
          <w:rFonts w:ascii="Times New Roman" w:hAnsi="Times New Roman"/>
          <w:sz w:val="24"/>
          <w:szCs w:val="24"/>
        </w:rPr>
        <w:t xml:space="preserve">  </w:t>
      </w:r>
      <w:r w:rsidRPr="009C3D32">
        <w:rPr>
          <w:rFonts w:ascii="Times New Roman" w:hAnsi="Times New Roman"/>
          <w:sz w:val="24"/>
          <w:szCs w:val="24"/>
          <w:highlight w:val="yellow"/>
        </w:rPr>
        <w:t>The woman seems stressed and overwhelmed in the beginning. Her tone in the last few stanzas is more hopeful.</w:t>
      </w:r>
      <w:r>
        <w:rPr>
          <w:rFonts w:ascii="Times New Roman" w:hAnsi="Times New Roman"/>
          <w:sz w:val="24"/>
          <w:szCs w:val="24"/>
        </w:rPr>
        <w:t xml:space="preserve"> </w:t>
      </w:r>
      <w:r w:rsidRPr="006D51B6">
        <w:rPr>
          <w:rFonts w:ascii="Times New Roman" w:hAnsi="Times New Roman"/>
          <w:sz w:val="24"/>
          <w:szCs w:val="24"/>
        </w:rPr>
        <w:t>Although her tone does change during the poem, both tones convey a sense of discontent and unhappiness. The woman’s tone and metaphors make her emotions clear.</w:t>
      </w:r>
    </w:p>
    <w:p w:rsidR="00D62EA0" w:rsidRPr="006D51B6" w:rsidRDefault="00D62EA0" w:rsidP="006D51B6">
      <w:pPr>
        <w:spacing w:line="480" w:lineRule="auto"/>
        <w:rPr>
          <w:rFonts w:ascii="Times New Roman" w:hAnsi="Times New Roman"/>
          <w:sz w:val="24"/>
          <w:szCs w:val="24"/>
        </w:rPr>
      </w:pPr>
      <w:r w:rsidRPr="006D51B6">
        <w:rPr>
          <w:rFonts w:ascii="Times New Roman" w:hAnsi="Times New Roman"/>
          <w:sz w:val="24"/>
          <w:szCs w:val="24"/>
        </w:rPr>
        <w:tab/>
        <w:t xml:space="preserve">The </w:t>
      </w:r>
      <w:commentRangeStart w:id="9"/>
      <w:del w:id="10" w:author=" " w:date="2009-12-14T10:00:00Z">
        <w:r w:rsidRPr="006D51B6" w:rsidDel="00462A9B">
          <w:rPr>
            <w:rFonts w:ascii="Times New Roman" w:hAnsi="Times New Roman"/>
            <w:sz w:val="24"/>
            <w:szCs w:val="24"/>
          </w:rPr>
          <w:delText xml:space="preserve">use of </w:delText>
        </w:r>
      </w:del>
      <w:r w:rsidRPr="006D51B6">
        <w:rPr>
          <w:rFonts w:ascii="Times New Roman" w:hAnsi="Times New Roman"/>
          <w:sz w:val="24"/>
          <w:szCs w:val="24"/>
        </w:rPr>
        <w:t xml:space="preserve">metaphors </w:t>
      </w:r>
      <w:commentRangeEnd w:id="9"/>
      <w:r>
        <w:rPr>
          <w:rStyle w:val="CommentReference"/>
        </w:rPr>
        <w:commentReference w:id="9"/>
      </w:r>
      <w:del w:id="11" w:author=" " w:date="2009-12-14T10:00:00Z">
        <w:r w:rsidRPr="006D51B6" w:rsidDel="00462A9B">
          <w:rPr>
            <w:rFonts w:ascii="Times New Roman" w:hAnsi="Times New Roman"/>
            <w:sz w:val="24"/>
            <w:szCs w:val="24"/>
          </w:rPr>
          <w:delText xml:space="preserve">helps </w:delText>
        </w:r>
      </w:del>
      <w:r w:rsidRPr="006D51B6">
        <w:rPr>
          <w:rFonts w:ascii="Times New Roman" w:hAnsi="Times New Roman"/>
          <w:sz w:val="24"/>
          <w:szCs w:val="24"/>
        </w:rPr>
        <w:t>depict the woman’s desire to rest in the last four stanzas. In the third stanza she says “Storm, blow me from here” (19). The storm she mentions is a metaphor for her freedom as she desperately wants to get out of her current situation. In line twenty-one she says</w:t>
      </w:r>
      <w:r w:rsidRPr="00D81B2E">
        <w:rPr>
          <w:rStyle w:val="CommentReference"/>
        </w:rPr>
        <w:t>,</w:t>
      </w:r>
      <w:r w:rsidRPr="00D81B2E">
        <w:rPr>
          <w:rFonts w:ascii="Times New Roman" w:hAnsi="Times New Roman"/>
          <w:sz w:val="24"/>
          <w:szCs w:val="24"/>
          <w:highlight w:val="yellow"/>
        </w:rPr>
        <w:t>”</w:t>
      </w:r>
      <w:r w:rsidRPr="006D51B6">
        <w:rPr>
          <w:rFonts w:ascii="Times New Roman" w:hAnsi="Times New Roman"/>
          <w:sz w:val="24"/>
          <w:szCs w:val="24"/>
        </w:rPr>
        <w:t xml:space="preserve"> Let me float across the sky,” which is another metaphor for freedom, and also for relaxation. The fourth stanza depicts a scene of the woman in the snow. The scene uses sensual imagery and it is also a metaphor for respite. The metaphors </w:t>
      </w:r>
      <w:commentRangeStart w:id="12"/>
      <w:del w:id="13" w:author="Linda Susko" w:date="2010-01-04T20:08:00Z">
        <w:r w:rsidRPr="00D62EA0">
          <w:rPr>
            <w:rFonts w:ascii="Times New Roman" w:hAnsi="Times New Roman"/>
            <w:sz w:val="24"/>
            <w:szCs w:val="24"/>
            <w:highlight w:val="yellow"/>
            <w:rPrChange w:id="14" w:author="Linda Susko" w:date="2010-01-04T20:08:00Z">
              <w:rPr>
                <w:rFonts w:ascii="Times New Roman" w:hAnsi="Times New Roman"/>
                <w:sz w:val="24"/>
                <w:szCs w:val="24"/>
              </w:rPr>
            </w:rPrChange>
          </w:rPr>
          <w:delText xml:space="preserve">used </w:delText>
        </w:r>
      </w:del>
      <w:r w:rsidRPr="00D62EA0">
        <w:rPr>
          <w:rFonts w:ascii="Times New Roman" w:hAnsi="Times New Roman"/>
          <w:sz w:val="24"/>
          <w:szCs w:val="24"/>
          <w:highlight w:val="yellow"/>
          <w:rPrChange w:id="15" w:author="Linda Susko" w:date="2010-01-04T20:08:00Z">
            <w:rPr>
              <w:rFonts w:ascii="Times New Roman" w:hAnsi="Times New Roman"/>
              <w:sz w:val="24"/>
              <w:szCs w:val="24"/>
            </w:rPr>
          </w:rPrChange>
        </w:rPr>
        <w:t xml:space="preserve">in the </w:t>
      </w:r>
      <w:commentRangeEnd w:id="12"/>
      <w:r>
        <w:rPr>
          <w:rStyle w:val="CommentReference"/>
        </w:rPr>
        <w:commentReference w:id="12"/>
      </w:r>
      <w:r w:rsidRPr="006D51B6">
        <w:rPr>
          <w:rFonts w:ascii="Times New Roman" w:hAnsi="Times New Roman"/>
          <w:sz w:val="24"/>
          <w:szCs w:val="24"/>
        </w:rPr>
        <w:t xml:space="preserve">poem are situations the woman has created to take her mind off of her work. She is dissatisfied with her life and she feels that she could be doing more with her time. </w:t>
      </w:r>
    </w:p>
    <w:p w:rsidR="00D62EA0" w:rsidRPr="008A02D0" w:rsidRDefault="00D62EA0" w:rsidP="006D51B6">
      <w:pPr>
        <w:spacing w:line="480" w:lineRule="auto"/>
        <w:rPr>
          <w:rFonts w:ascii="Times New Roman" w:hAnsi="Times New Roman"/>
          <w:sz w:val="24"/>
          <w:szCs w:val="24"/>
        </w:rPr>
      </w:pPr>
      <w:r w:rsidRPr="006D51B6">
        <w:rPr>
          <w:rFonts w:ascii="Times New Roman" w:hAnsi="Times New Roman"/>
          <w:sz w:val="24"/>
          <w:szCs w:val="24"/>
        </w:rPr>
        <w:tab/>
        <w:t xml:space="preserve">“Woman Work” uses several literary devices, but the rhyming, tone, and metaphors are the most powerful in expressing the woman’s emotions.  This poem is not long, but in so many ways it reveals the narrator’s feelings and her yearning for rest. The way her emotions are </w:t>
      </w:r>
      <w:r w:rsidRPr="008A02D0">
        <w:rPr>
          <w:rFonts w:ascii="Times New Roman" w:hAnsi="Times New Roman"/>
          <w:sz w:val="24"/>
          <w:szCs w:val="24"/>
        </w:rPr>
        <w:t xml:space="preserve">displayed is done very well. The masculine rhymes in the first stanza make the poem fun to read, the tone has a lot of emotion, and the metaphors are creative. This work of literature is important because it makes you think about how much work stay-at-home parents do and it helps us appreciate the we have to do leisurely activities. </w:t>
      </w: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Default="00D62EA0" w:rsidP="00A80DCE">
      <w:pPr>
        <w:spacing w:line="480" w:lineRule="auto"/>
        <w:jc w:val="center"/>
        <w:rPr>
          <w:rFonts w:ascii="Times New Roman" w:hAnsi="Times New Roman"/>
          <w:sz w:val="24"/>
          <w:szCs w:val="24"/>
        </w:rPr>
      </w:pPr>
    </w:p>
    <w:p w:rsidR="00D62EA0" w:rsidRPr="008A02D0" w:rsidRDefault="00D62EA0" w:rsidP="00A80DCE">
      <w:pPr>
        <w:spacing w:line="480" w:lineRule="auto"/>
        <w:jc w:val="center"/>
        <w:rPr>
          <w:rFonts w:ascii="Times New Roman" w:hAnsi="Times New Roman"/>
          <w:sz w:val="24"/>
          <w:szCs w:val="24"/>
        </w:rPr>
      </w:pPr>
      <w:commentRangeStart w:id="16"/>
      <w:r w:rsidRPr="008A02D0">
        <w:rPr>
          <w:rFonts w:ascii="Times New Roman" w:hAnsi="Times New Roman"/>
          <w:sz w:val="24"/>
          <w:szCs w:val="24"/>
        </w:rPr>
        <w:t>Work Cited</w:t>
      </w:r>
      <w:commentRangeEnd w:id="16"/>
      <w:r>
        <w:rPr>
          <w:rStyle w:val="CommentReference"/>
        </w:rPr>
        <w:commentReference w:id="16"/>
      </w:r>
    </w:p>
    <w:p w:rsidR="00D62EA0" w:rsidRPr="008A02D0" w:rsidDel="00462A9B" w:rsidRDefault="00D62EA0" w:rsidP="00A80DCE">
      <w:pPr>
        <w:spacing w:line="480" w:lineRule="auto"/>
        <w:rPr>
          <w:del w:id="17" w:author=" " w:date="2009-12-14T09:51:00Z"/>
          <w:rFonts w:ascii="TimesNewRoman" w:hAnsi="TimesNewRoman" w:cs="TimesNewRoman"/>
          <w:sz w:val="24"/>
          <w:szCs w:val="24"/>
        </w:rPr>
      </w:pPr>
      <w:r w:rsidRPr="008A02D0">
        <w:rPr>
          <w:rFonts w:ascii="Times New Roman" w:hAnsi="Times New Roman"/>
          <w:sz w:val="24"/>
          <w:szCs w:val="24"/>
        </w:rPr>
        <w:t xml:space="preserve">Angelou, Maya. </w:t>
      </w:r>
      <w:commentRangeStart w:id="18"/>
      <w:r w:rsidRPr="008A02D0">
        <w:rPr>
          <w:rFonts w:ascii="Times New Roman" w:hAnsi="Times New Roman"/>
          <w:sz w:val="24"/>
          <w:szCs w:val="24"/>
          <w:u w:val="single"/>
        </w:rPr>
        <w:t>“Woman Work.”</w:t>
      </w:r>
      <w:commentRangeEnd w:id="18"/>
      <w:r>
        <w:rPr>
          <w:rStyle w:val="CommentReference"/>
        </w:rPr>
        <w:commentReference w:id="18"/>
      </w:r>
      <w:r w:rsidRPr="008A02D0">
        <w:rPr>
          <w:rFonts w:ascii="Times New Roman" w:hAnsi="Times New Roman"/>
          <w:sz w:val="24"/>
          <w:szCs w:val="24"/>
          <w:u w:val="single"/>
        </w:rPr>
        <w:t xml:space="preserve"> </w:t>
      </w:r>
      <w:smartTag w:uri="urn:schemas-microsoft-com:office:smarttags" w:element="place">
        <w:r w:rsidRPr="008A02D0">
          <w:rPr>
            <w:rFonts w:ascii="TimesNewRoman" w:hAnsi="TimesNewRoman" w:cs="TimesNewRoman"/>
            <w:sz w:val="24"/>
            <w:szCs w:val="24"/>
            <w:u w:val="single"/>
          </w:rPr>
          <w:t>Perrine</w:t>
        </w:r>
      </w:smartTag>
      <w:r w:rsidRPr="008A02D0">
        <w:rPr>
          <w:rFonts w:ascii="TimesNewRoman" w:hAnsi="TimesNewRoman" w:cs="TimesNewRoman"/>
          <w:sz w:val="24"/>
          <w:szCs w:val="24"/>
          <w:u w:val="single"/>
        </w:rPr>
        <w:t>’s Literature: Structure, Sound, and Sense</w:t>
      </w:r>
      <w:commentRangeStart w:id="19"/>
      <w:r w:rsidRPr="00D62EA0">
        <w:rPr>
          <w:rFonts w:ascii="TimesNewRoman" w:hAnsi="TimesNewRoman" w:cs="TimesNewRoman"/>
          <w:sz w:val="24"/>
          <w:szCs w:val="24"/>
          <w:highlight w:val="yellow"/>
          <w:rPrChange w:id="20" w:author="10SUSKOH" w:date="2010-01-05T11:51:00Z">
            <w:rPr>
              <w:rFonts w:ascii="TimesNewRoman" w:hAnsi="TimesNewRoman" w:cs="TimesNewRoman"/>
              <w:sz w:val="24"/>
              <w:szCs w:val="24"/>
              <w:u w:val="single"/>
            </w:rPr>
          </w:rPrChange>
        </w:rPr>
        <w:t xml:space="preserve">. </w:t>
      </w:r>
      <w:commentRangeEnd w:id="19"/>
      <w:r w:rsidRPr="00314195">
        <w:rPr>
          <w:rStyle w:val="CommentReference"/>
        </w:rPr>
        <w:commentReference w:id="19"/>
      </w:r>
      <w:r w:rsidRPr="008A02D0">
        <w:rPr>
          <w:rFonts w:ascii="TimesNewRoman" w:hAnsi="TimesNewRoman" w:cs="TimesNewRoman"/>
          <w:sz w:val="24"/>
          <w:szCs w:val="24"/>
        </w:rPr>
        <w:t xml:space="preserve">Pages </w:t>
      </w:r>
      <w:r>
        <w:rPr>
          <w:rFonts w:ascii="TimesNewRoman" w:hAnsi="TimesNewRoman" w:cs="TimesNewRoman"/>
          <w:sz w:val="24"/>
          <w:szCs w:val="24"/>
        </w:rPr>
        <w:tab/>
      </w:r>
      <w:r w:rsidRPr="008A02D0">
        <w:rPr>
          <w:rFonts w:ascii="TimesNewRoman" w:hAnsi="TimesNewRoman" w:cs="TimesNewRoman"/>
          <w:sz w:val="24"/>
          <w:szCs w:val="24"/>
        </w:rPr>
        <w:t>832</w:t>
      </w:r>
      <w:del w:id="21" w:author=" " w:date="2009-12-14T09:51:00Z">
        <w:r w:rsidRPr="008A02D0" w:rsidDel="00462A9B">
          <w:rPr>
            <w:rFonts w:ascii="TimesNewRoman" w:hAnsi="TimesNewRoman" w:cs="TimesNewRoman"/>
            <w:sz w:val="24"/>
            <w:szCs w:val="24"/>
          </w:rPr>
          <w:delText>.</w:delText>
        </w:r>
      </w:del>
    </w:p>
    <w:p w:rsidR="00D62EA0" w:rsidRPr="008A02D0" w:rsidRDefault="00D62EA0" w:rsidP="00A80DCE">
      <w:pPr>
        <w:spacing w:line="480" w:lineRule="auto"/>
        <w:rPr>
          <w:rFonts w:ascii="Times New Roman" w:hAnsi="Times New Roman"/>
          <w:sz w:val="24"/>
          <w:szCs w:val="24"/>
        </w:rPr>
      </w:pPr>
      <w:del w:id="22" w:author=" " w:date="2009-12-14T09:51:00Z">
        <w:r w:rsidRPr="008A02D0" w:rsidDel="00462A9B">
          <w:rPr>
            <w:rFonts w:ascii="TimesNewRoman" w:hAnsi="TimesNewRoman" w:cs="TimesNewRoman"/>
            <w:sz w:val="24"/>
            <w:szCs w:val="24"/>
          </w:rPr>
          <w:tab/>
        </w:r>
      </w:del>
      <w:smartTag w:uri="urn:schemas-microsoft-com:office:smarttags" w:element="place">
        <w:r w:rsidRPr="008A02D0">
          <w:rPr>
            <w:rFonts w:ascii="TimesNewRoman" w:hAnsi="TimesNewRoman" w:cs="TimesNewRoman"/>
            <w:sz w:val="24"/>
            <w:szCs w:val="24"/>
          </w:rPr>
          <w:t>Boston</w:t>
        </w:r>
      </w:smartTag>
      <w:r w:rsidRPr="008A02D0">
        <w:rPr>
          <w:rFonts w:ascii="TimesNewRoman" w:hAnsi="TimesNewRoman" w:cs="TimesNewRoman"/>
          <w:sz w:val="24"/>
          <w:szCs w:val="24"/>
        </w:rPr>
        <w:t xml:space="preserve">, </w:t>
      </w:r>
      <w:smartTag w:uri="urn:schemas-microsoft-com:office:smarttags" w:element="place">
        <w:r w:rsidRPr="008A02D0">
          <w:rPr>
            <w:rFonts w:ascii="TimesNewRoman" w:hAnsi="TimesNewRoman" w:cs="TimesNewRoman"/>
            <w:sz w:val="24"/>
            <w:szCs w:val="24"/>
          </w:rPr>
          <w:t>MA</w:t>
        </w:r>
      </w:smartTag>
      <w:r w:rsidRPr="008A02D0">
        <w:rPr>
          <w:rFonts w:ascii="TimesNewRoman" w:hAnsi="TimesNewRoman" w:cs="TimesNewRoman"/>
          <w:sz w:val="24"/>
          <w:szCs w:val="24"/>
        </w:rPr>
        <w:t xml:space="preserve">: Thomson </w:t>
      </w:r>
      <w:smartTag w:uri="urn:schemas-microsoft-com:office:smarttags" w:element="place">
        <w:r w:rsidRPr="008A02D0">
          <w:rPr>
            <w:rFonts w:ascii="TimesNewRoman" w:hAnsi="TimesNewRoman" w:cs="TimesNewRoman"/>
            <w:sz w:val="24"/>
            <w:szCs w:val="24"/>
          </w:rPr>
          <w:t>Wadsworth</w:t>
        </w:r>
      </w:smartTag>
      <w:r w:rsidRPr="008A02D0">
        <w:rPr>
          <w:rFonts w:ascii="TimesNewRoman" w:hAnsi="TimesNewRoman" w:cs="TimesNewRoman"/>
          <w:sz w:val="24"/>
          <w:szCs w:val="24"/>
        </w:rPr>
        <w:t>, 2006.</w:t>
      </w:r>
    </w:p>
    <w:p w:rsidR="00D62EA0" w:rsidRDefault="00D62EA0" w:rsidP="00A80DCE">
      <w:pPr>
        <w:spacing w:line="480" w:lineRule="auto"/>
        <w:rPr>
          <w:rFonts w:ascii="Times New Roman" w:hAnsi="Times New Roman"/>
          <w:sz w:val="24"/>
          <w:szCs w:val="24"/>
        </w:rPr>
      </w:pPr>
    </w:p>
    <w:p w:rsidR="00D62EA0" w:rsidRDefault="00D62EA0" w:rsidP="00A80DCE">
      <w:pPr>
        <w:spacing w:line="480" w:lineRule="auto"/>
        <w:rPr>
          <w:rFonts w:ascii="Times New Roman" w:hAnsi="Times New Roman"/>
          <w:sz w:val="24"/>
          <w:szCs w:val="24"/>
        </w:rPr>
      </w:pPr>
      <w:ins w:id="23" w:author=" " w:date="2009-12-14T10:01: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264.75pt">
              <v:imagedata r:id="rId9" o:title=""/>
            </v:shape>
          </w:pict>
        </w:r>
      </w:ins>
    </w:p>
    <w:p w:rsidR="00D62EA0" w:rsidRDefault="00D62EA0" w:rsidP="000038EA">
      <w:pPr>
        <w:rPr>
          <w:rFonts w:ascii="Times New Roman" w:hAnsi="Times New Roman"/>
          <w:sz w:val="24"/>
          <w:szCs w:val="24"/>
        </w:rPr>
      </w:pPr>
    </w:p>
    <w:p w:rsidR="00D62EA0" w:rsidRDefault="00D62EA0" w:rsidP="000038EA">
      <w:pPr>
        <w:rPr>
          <w:rFonts w:ascii="Times New Roman" w:hAnsi="Times New Roman"/>
          <w:sz w:val="24"/>
          <w:szCs w:val="24"/>
        </w:rPr>
      </w:pPr>
    </w:p>
    <w:p w:rsidR="00D62EA0" w:rsidRDefault="00D62EA0" w:rsidP="000038EA">
      <w:pPr>
        <w:rPr>
          <w:rFonts w:ascii="Times New Roman" w:hAnsi="Times New Roman"/>
          <w:sz w:val="24"/>
          <w:szCs w:val="24"/>
        </w:rPr>
      </w:pPr>
    </w:p>
    <w:p w:rsidR="00D62EA0" w:rsidRDefault="00D62EA0" w:rsidP="000038EA">
      <w:pPr>
        <w:rPr>
          <w:rFonts w:ascii="Times New Roman" w:hAnsi="Times New Roman"/>
          <w:sz w:val="24"/>
          <w:szCs w:val="24"/>
        </w:rPr>
      </w:pPr>
    </w:p>
    <w:p w:rsidR="00D62EA0" w:rsidRDefault="00D62EA0" w:rsidP="000038EA">
      <w:pPr>
        <w:rPr>
          <w:rFonts w:ascii="Times New Roman" w:hAnsi="Times New Roman"/>
          <w:sz w:val="24"/>
          <w:szCs w:val="24"/>
        </w:rPr>
      </w:pPr>
    </w:p>
    <w:p w:rsidR="00D62EA0" w:rsidRDefault="00D62EA0" w:rsidP="000038EA">
      <w:pPr>
        <w:rPr>
          <w:rFonts w:ascii="Times New Roman" w:hAnsi="Times New Roman"/>
          <w:sz w:val="24"/>
          <w:szCs w:val="24"/>
        </w:rPr>
      </w:pPr>
    </w:p>
    <w:p w:rsidR="00D62EA0" w:rsidRDefault="00D62EA0" w:rsidP="000038EA">
      <w:pPr>
        <w:rPr>
          <w:rFonts w:ascii="Times New Roman" w:hAnsi="Times New Roman"/>
          <w:sz w:val="24"/>
          <w:szCs w:val="24"/>
        </w:rPr>
      </w:pPr>
    </w:p>
    <w:p w:rsidR="00D62EA0" w:rsidRDefault="00D62EA0" w:rsidP="000038EA">
      <w:pPr>
        <w:rPr>
          <w:rFonts w:ascii="Times New Roman" w:hAnsi="Times New Roman"/>
          <w:sz w:val="24"/>
          <w:szCs w:val="24"/>
        </w:rPr>
      </w:pPr>
    </w:p>
    <w:p w:rsidR="00D62EA0" w:rsidRPr="000038EA" w:rsidRDefault="00D62EA0" w:rsidP="000038EA">
      <w:pPr>
        <w:rPr>
          <w:rFonts w:ascii="Times New Roman" w:hAnsi="Times New Roman"/>
          <w:sz w:val="24"/>
          <w:szCs w:val="24"/>
        </w:rPr>
      </w:pPr>
      <w:r w:rsidRPr="000038EA">
        <w:rPr>
          <w:rFonts w:ascii="Times New Roman" w:hAnsi="Times New Roman"/>
          <w:sz w:val="24"/>
          <w:szCs w:val="24"/>
        </w:rPr>
        <w:t>Hannah Susko</w:t>
      </w:r>
    </w:p>
    <w:p w:rsidR="00D62EA0" w:rsidRPr="000038EA" w:rsidRDefault="00D62EA0" w:rsidP="000038EA">
      <w:pPr>
        <w:rPr>
          <w:rFonts w:ascii="Times New Roman" w:hAnsi="Times New Roman"/>
          <w:sz w:val="24"/>
          <w:szCs w:val="24"/>
        </w:rPr>
      </w:pPr>
      <w:r w:rsidRPr="000038EA">
        <w:rPr>
          <w:rFonts w:ascii="Times New Roman" w:hAnsi="Times New Roman"/>
          <w:sz w:val="24"/>
          <w:szCs w:val="24"/>
        </w:rPr>
        <w:t>4 January 2010</w:t>
      </w:r>
    </w:p>
    <w:p w:rsidR="00D62EA0" w:rsidRPr="000038EA" w:rsidRDefault="00D62EA0" w:rsidP="000038EA">
      <w:pPr>
        <w:rPr>
          <w:rFonts w:ascii="Times New Roman" w:hAnsi="Times New Roman"/>
          <w:sz w:val="24"/>
          <w:szCs w:val="24"/>
        </w:rPr>
      </w:pPr>
      <w:r w:rsidRPr="000038EA">
        <w:rPr>
          <w:rFonts w:ascii="Times New Roman" w:hAnsi="Times New Roman"/>
          <w:sz w:val="24"/>
          <w:szCs w:val="24"/>
        </w:rPr>
        <w:t>AP English Literature and Composition</w:t>
      </w:r>
    </w:p>
    <w:p w:rsidR="00D62EA0" w:rsidRPr="000038EA" w:rsidRDefault="00D62EA0" w:rsidP="000038EA">
      <w:pPr>
        <w:rPr>
          <w:rFonts w:ascii="Times New Roman" w:hAnsi="Times New Roman"/>
          <w:sz w:val="24"/>
          <w:szCs w:val="24"/>
        </w:rPr>
      </w:pPr>
      <w:r w:rsidRPr="000038EA">
        <w:rPr>
          <w:rFonts w:ascii="Times New Roman" w:hAnsi="Times New Roman"/>
          <w:sz w:val="24"/>
          <w:szCs w:val="24"/>
        </w:rPr>
        <w:t xml:space="preserve">Reflection for Poem Explication </w:t>
      </w:r>
    </w:p>
    <w:p w:rsidR="00D62EA0" w:rsidRPr="000038EA" w:rsidRDefault="00D62EA0" w:rsidP="000038EA">
      <w:pPr>
        <w:rPr>
          <w:rFonts w:ascii="Times New Roman" w:hAnsi="Times New Roman"/>
          <w:sz w:val="24"/>
          <w:szCs w:val="24"/>
        </w:rPr>
      </w:pPr>
    </w:p>
    <w:p w:rsidR="00D62EA0" w:rsidRPr="000038EA" w:rsidRDefault="00D62EA0" w:rsidP="000038EA">
      <w:pPr>
        <w:spacing w:line="480" w:lineRule="auto"/>
        <w:rPr>
          <w:rFonts w:ascii="Times New Roman" w:hAnsi="Times New Roman"/>
          <w:sz w:val="24"/>
          <w:szCs w:val="24"/>
        </w:rPr>
      </w:pPr>
      <w:r w:rsidRPr="000038EA">
        <w:rPr>
          <w:rFonts w:ascii="Times New Roman" w:hAnsi="Times New Roman"/>
          <w:sz w:val="24"/>
          <w:szCs w:val="24"/>
        </w:rPr>
        <w:tab/>
        <w:t xml:space="preserve">I got a forty-three out of fifty on my poem explication on “Woman Work.” The major problems with my paper were in my introduction and making mistakes in my lower order concerns. I fixed my introduction by making it clear that the kind of work the woman does is work that is done usually by females. On the second page, I made a mistake involving commas and I used passive voice. </w:t>
      </w:r>
    </w:p>
    <w:p w:rsidR="00D62EA0" w:rsidRPr="000038EA" w:rsidRDefault="00D62EA0" w:rsidP="000038EA">
      <w:pPr>
        <w:spacing w:line="480" w:lineRule="auto"/>
        <w:rPr>
          <w:rFonts w:ascii="Times New Roman" w:hAnsi="Times New Roman"/>
          <w:sz w:val="24"/>
          <w:szCs w:val="24"/>
        </w:rPr>
      </w:pPr>
      <w:r w:rsidRPr="000038EA">
        <w:rPr>
          <w:rFonts w:ascii="Times New Roman" w:hAnsi="Times New Roman"/>
          <w:sz w:val="24"/>
          <w:szCs w:val="24"/>
        </w:rPr>
        <w:tab/>
        <w:t xml:space="preserve">I also had to fix my second paragraph. I made a few comments that were not relevant to the theme and got a bit off-topic. I corrected these mistakes by taking out the irrelevant points and connecting what made sense back to the theme. I can fix this problem in the future by looking over my work again and making sure that everything my paper goes with the theme and the prompt of the paper. In the third paragraph I put words in quotations that I wanted to talk about instead of quoting an entire sentence from the poem. I made this mistake because I didn’t think I could quote more than one line from a poem. In the future, I will make sure to quote longer passages so my quotations make more sense. On the last page I underlined periods and spaces in my work cited entry. I can fix this problem but double-checking it and by referring to the research guide online. </w:t>
      </w:r>
    </w:p>
    <w:p w:rsidR="00D62EA0" w:rsidRPr="000038EA" w:rsidRDefault="00D62EA0" w:rsidP="000038EA">
      <w:pPr>
        <w:spacing w:line="480" w:lineRule="auto"/>
        <w:rPr>
          <w:rFonts w:ascii="Times New Roman" w:hAnsi="Times New Roman"/>
          <w:sz w:val="24"/>
          <w:szCs w:val="24"/>
        </w:rPr>
      </w:pPr>
      <w:r w:rsidRPr="000038EA">
        <w:rPr>
          <w:rFonts w:ascii="Times New Roman" w:hAnsi="Times New Roman"/>
          <w:sz w:val="24"/>
          <w:szCs w:val="24"/>
        </w:rPr>
        <w:tab/>
        <w:t xml:space="preserve">I am doing a better job in using passive voice. I usually have a few 9.3 skills pages to do, but on this paper I only had to do one. One thing I continually need to revise in my use of commas. I can fix this issue by reading my papers out loud and checking to see if I have enough commas. </w:t>
      </w:r>
    </w:p>
    <w:p w:rsidR="00D62EA0" w:rsidRPr="006D51B6" w:rsidRDefault="00D62EA0" w:rsidP="00A80DCE">
      <w:pPr>
        <w:spacing w:line="480" w:lineRule="auto"/>
        <w:rPr>
          <w:rFonts w:ascii="Times New Roman" w:hAnsi="Times New Roman"/>
          <w:sz w:val="24"/>
          <w:szCs w:val="24"/>
        </w:rPr>
      </w:pPr>
    </w:p>
    <w:sectPr w:rsidR="00D62EA0" w:rsidRPr="006D51B6" w:rsidSect="00CC5844">
      <w:pgSz w:w="12240" w:h="15840" w:code="1"/>
      <w:pgMar w:top="1440" w:right="1440" w:bottom="1440" w:left="1440" w:header="720" w:footer="720" w:gutter="0"/>
      <w:pgNumType w:start="1"/>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5T12:16:00Z" w:initials="M. Lane">
    <w:p w:rsidR="00D62EA0" w:rsidRDefault="00D62EA0">
      <w:pPr>
        <w:pStyle w:val="CommentText"/>
      </w:pPr>
      <w:r>
        <w:rPr>
          <w:rStyle w:val="CommentReference"/>
        </w:rPr>
        <w:annotationRef/>
      </w:r>
      <w:r>
        <w:t>SIGNED: M. Lane – 1.5.10</w:t>
      </w:r>
    </w:p>
  </w:comment>
  <w:comment w:id="1" w:author=" " w:date="2009-12-14T09:53:00Z" w:initials="MSOffice">
    <w:p w:rsidR="00D62EA0" w:rsidRDefault="00D62EA0">
      <w:pPr>
        <w:pStyle w:val="CommentText"/>
      </w:pPr>
      <w:r>
        <w:rPr>
          <w:rStyle w:val="CommentReference"/>
        </w:rPr>
        <w:annotationRef/>
      </w:r>
      <w:r>
        <w:t>To funnel, create statements about the nature of work; in particular, can you focus on the type of work done traditionally by women?</w:t>
      </w:r>
    </w:p>
  </w:comment>
  <w:comment w:id="2" w:author=" " w:date="2009-12-14T09:54:00Z" w:initials="MSOffice">
    <w:p w:rsidR="00D62EA0" w:rsidRDefault="00D62EA0">
      <w:pPr>
        <w:pStyle w:val="CommentText"/>
      </w:pPr>
      <w:r>
        <w:rPr>
          <w:rStyle w:val="CommentReference"/>
        </w:rPr>
        <w:annotationRef/>
      </w:r>
      <w:r>
        <w:t>What parts of the poem does it connect? How does being “enjoyable” and going faster connect to the theme?</w:t>
      </w:r>
    </w:p>
  </w:comment>
  <w:comment w:id="7" w:author=" " w:date="2009-12-14T09:55:00Z" w:initials="MSOffice">
    <w:p w:rsidR="00D62EA0" w:rsidRDefault="00D62EA0">
      <w:pPr>
        <w:pStyle w:val="CommentText"/>
      </w:pPr>
      <w:r>
        <w:rPr>
          <w:rStyle w:val="CommentReference"/>
        </w:rPr>
        <w:annotationRef/>
      </w:r>
      <w:r>
        <w:t>embed these examples?</w:t>
      </w:r>
    </w:p>
  </w:comment>
  <w:comment w:id="8" w:author=" " w:date="2009-12-14T09:55:00Z" w:initials="MSOffice">
    <w:p w:rsidR="00D62EA0" w:rsidRDefault="00D62EA0">
      <w:pPr>
        <w:pStyle w:val="CommentText"/>
      </w:pPr>
      <w:r>
        <w:rPr>
          <w:rStyle w:val="CommentReference"/>
        </w:rPr>
        <w:annotationRef/>
      </w:r>
      <w:r>
        <w:t>explain these differences</w:t>
      </w:r>
    </w:p>
  </w:comment>
  <w:comment w:id="9" w:author=" " w:date="2009-12-14T10:00:00Z" w:initials="MSOffice">
    <w:p w:rsidR="00D62EA0" w:rsidRDefault="00D62EA0">
      <w:pPr>
        <w:pStyle w:val="CommentText"/>
      </w:pPr>
      <w:r>
        <w:rPr>
          <w:rStyle w:val="CommentReference"/>
        </w:rPr>
        <w:annotationRef/>
      </w:r>
      <w:r>
        <w:t>can avoid p.v. by removing these words</w:t>
      </w:r>
    </w:p>
  </w:comment>
  <w:comment w:id="12" w:author=" " w:date="2009-12-14T10:01:00Z" w:initials="MSOffice">
    <w:p w:rsidR="00D62EA0" w:rsidRDefault="00D62EA0">
      <w:pPr>
        <w:pStyle w:val="CommentText"/>
      </w:pPr>
      <w:r>
        <w:rPr>
          <w:rStyle w:val="CommentReference"/>
        </w:rPr>
        <w:annotationRef/>
      </w:r>
      <w:r>
        <w:t>9.3</w:t>
      </w:r>
    </w:p>
  </w:comment>
  <w:comment w:id="16" w:author=" M. Lane" w:date="2010-01-05T08:44:00Z" w:initials="M. Lane">
    <w:p w:rsidR="00D62EA0" w:rsidRDefault="00D62EA0">
      <w:pPr>
        <w:pStyle w:val="CommentText"/>
      </w:pPr>
      <w:r>
        <w:rPr>
          <w:rStyle w:val="CommentReference"/>
        </w:rPr>
        <w:annotationRef/>
      </w:r>
      <w:r>
        <w:t>This needs to be on its own page.</w:t>
      </w:r>
    </w:p>
  </w:comment>
  <w:comment w:id="18" w:author=" " w:date="2009-12-14T09:51:00Z" w:initials="MSOffice">
    <w:p w:rsidR="00D62EA0" w:rsidRDefault="00D62EA0">
      <w:pPr>
        <w:pStyle w:val="CommentText"/>
      </w:pPr>
      <w:r>
        <w:rPr>
          <w:rStyle w:val="CommentReference"/>
        </w:rPr>
        <w:annotationRef/>
      </w:r>
      <w:r>
        <w:t>no need to underline</w:t>
      </w:r>
    </w:p>
  </w:comment>
  <w:comment w:id="19" w:author=" " w:date="2009-12-14T09:52:00Z" w:initials="MSOffice">
    <w:p w:rsidR="00D62EA0" w:rsidRDefault="00D62EA0">
      <w:pPr>
        <w:pStyle w:val="CommentText"/>
      </w:pPr>
      <w:r>
        <w:rPr>
          <w:rStyle w:val="CommentReference"/>
        </w:rPr>
        <w:annotationRef/>
      </w:r>
      <w:r>
        <w:t>do not underline periods and spaces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2EA0" w:rsidRDefault="00D62EA0">
      <w:r>
        <w:separator/>
      </w:r>
    </w:p>
  </w:endnote>
  <w:endnote w:type="continuationSeparator" w:id="0">
    <w:p w:rsidR="00D62EA0" w:rsidRDefault="00D62EA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New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2EA0" w:rsidRDefault="00D62EA0">
      <w:r>
        <w:separator/>
      </w:r>
    </w:p>
  </w:footnote>
  <w:footnote w:type="continuationSeparator" w:id="0">
    <w:p w:rsidR="00D62EA0" w:rsidRDefault="00D62EA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EA0" w:rsidRPr="001A1280" w:rsidRDefault="00D62EA0" w:rsidP="001A1280">
    <w:pPr>
      <w:pStyle w:val="Header"/>
      <w:jc w:val="right"/>
    </w:pPr>
    <w:r>
      <w:t xml:space="preserve">Susko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2EA0" w:rsidRDefault="00D62EA0" w:rsidP="00CC5844">
    <w:pPr>
      <w:pStyle w:val="Header"/>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6112"/>
    <w:rsid w:val="000038EA"/>
    <w:rsid w:val="00010A84"/>
    <w:rsid w:val="000F73FB"/>
    <w:rsid w:val="001A1280"/>
    <w:rsid w:val="001B58A5"/>
    <w:rsid w:val="00216E1E"/>
    <w:rsid w:val="00230F28"/>
    <w:rsid w:val="002422CC"/>
    <w:rsid w:val="00245A21"/>
    <w:rsid w:val="00255074"/>
    <w:rsid w:val="00261CDA"/>
    <w:rsid w:val="00314195"/>
    <w:rsid w:val="00316ADB"/>
    <w:rsid w:val="004125F4"/>
    <w:rsid w:val="004539D3"/>
    <w:rsid w:val="00462A9B"/>
    <w:rsid w:val="004C7787"/>
    <w:rsid w:val="00585533"/>
    <w:rsid w:val="00660E70"/>
    <w:rsid w:val="006D51B6"/>
    <w:rsid w:val="006D7027"/>
    <w:rsid w:val="00740D26"/>
    <w:rsid w:val="00753F14"/>
    <w:rsid w:val="007A2B66"/>
    <w:rsid w:val="00802582"/>
    <w:rsid w:val="00863258"/>
    <w:rsid w:val="00887584"/>
    <w:rsid w:val="008A02D0"/>
    <w:rsid w:val="009447E9"/>
    <w:rsid w:val="00995138"/>
    <w:rsid w:val="009C3D32"/>
    <w:rsid w:val="00A80DCE"/>
    <w:rsid w:val="00B5284D"/>
    <w:rsid w:val="00B63D4D"/>
    <w:rsid w:val="00B670A8"/>
    <w:rsid w:val="00BA1327"/>
    <w:rsid w:val="00CC0082"/>
    <w:rsid w:val="00CC5844"/>
    <w:rsid w:val="00CD6112"/>
    <w:rsid w:val="00CE0EF5"/>
    <w:rsid w:val="00D62EA0"/>
    <w:rsid w:val="00D81B2E"/>
    <w:rsid w:val="00DF27FD"/>
    <w:rsid w:val="00EA104E"/>
    <w:rsid w:val="00EB57B0"/>
    <w:rsid w:val="00FA0AB8"/>
    <w:rsid w:val="00FD165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B57B0"/>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A1280"/>
    <w:pPr>
      <w:tabs>
        <w:tab w:val="center" w:pos="4320"/>
        <w:tab w:val="right" w:pos="8640"/>
      </w:tabs>
    </w:pPr>
  </w:style>
  <w:style w:type="character" w:customStyle="1" w:styleId="HeaderChar">
    <w:name w:val="Header Char"/>
    <w:basedOn w:val="DefaultParagraphFont"/>
    <w:link w:val="Header"/>
    <w:uiPriority w:val="99"/>
    <w:semiHidden/>
    <w:locked/>
    <w:rsid w:val="00887584"/>
    <w:rPr>
      <w:rFonts w:cs="Times New Roman"/>
    </w:rPr>
  </w:style>
  <w:style w:type="paragraph" w:styleId="Footer">
    <w:name w:val="footer"/>
    <w:basedOn w:val="Normal"/>
    <w:link w:val="FooterChar"/>
    <w:uiPriority w:val="99"/>
    <w:rsid w:val="001A1280"/>
    <w:pPr>
      <w:tabs>
        <w:tab w:val="center" w:pos="4320"/>
        <w:tab w:val="right" w:pos="8640"/>
      </w:tabs>
    </w:pPr>
  </w:style>
  <w:style w:type="character" w:customStyle="1" w:styleId="FooterChar">
    <w:name w:val="Footer Char"/>
    <w:basedOn w:val="DefaultParagraphFont"/>
    <w:link w:val="Footer"/>
    <w:uiPriority w:val="99"/>
    <w:semiHidden/>
    <w:locked/>
    <w:rsid w:val="00887584"/>
    <w:rPr>
      <w:rFonts w:cs="Times New Roman"/>
    </w:rPr>
  </w:style>
  <w:style w:type="character" w:styleId="PageNumber">
    <w:name w:val="page number"/>
    <w:basedOn w:val="DefaultParagraphFont"/>
    <w:uiPriority w:val="99"/>
    <w:rsid w:val="001A1280"/>
    <w:rPr>
      <w:rFonts w:cs="Times New Roman"/>
    </w:rPr>
  </w:style>
  <w:style w:type="character" w:styleId="CommentReference">
    <w:name w:val="annotation reference"/>
    <w:basedOn w:val="DefaultParagraphFont"/>
    <w:uiPriority w:val="99"/>
    <w:semiHidden/>
    <w:rsid w:val="00462A9B"/>
    <w:rPr>
      <w:rFonts w:cs="Times New Roman"/>
      <w:sz w:val="16"/>
      <w:szCs w:val="16"/>
    </w:rPr>
  </w:style>
  <w:style w:type="paragraph" w:styleId="CommentText">
    <w:name w:val="annotation text"/>
    <w:basedOn w:val="Normal"/>
    <w:link w:val="CommentTextChar"/>
    <w:uiPriority w:val="99"/>
    <w:semiHidden/>
    <w:rsid w:val="00462A9B"/>
    <w:rPr>
      <w:sz w:val="20"/>
      <w:szCs w:val="20"/>
    </w:rPr>
  </w:style>
  <w:style w:type="character" w:customStyle="1" w:styleId="CommentTextChar">
    <w:name w:val="Comment Text Char"/>
    <w:basedOn w:val="DefaultParagraphFont"/>
    <w:link w:val="CommentText"/>
    <w:uiPriority w:val="99"/>
    <w:semiHidden/>
    <w:locked/>
    <w:rsid w:val="00462A9B"/>
    <w:rPr>
      <w:rFonts w:cs="Times New Roman"/>
      <w:sz w:val="20"/>
      <w:szCs w:val="20"/>
    </w:rPr>
  </w:style>
  <w:style w:type="paragraph" w:styleId="CommentSubject">
    <w:name w:val="annotation subject"/>
    <w:basedOn w:val="CommentText"/>
    <w:next w:val="CommentText"/>
    <w:link w:val="CommentSubjectChar"/>
    <w:uiPriority w:val="99"/>
    <w:semiHidden/>
    <w:rsid w:val="00462A9B"/>
    <w:rPr>
      <w:b/>
      <w:bCs/>
    </w:rPr>
  </w:style>
  <w:style w:type="character" w:customStyle="1" w:styleId="CommentSubjectChar">
    <w:name w:val="Comment Subject Char"/>
    <w:basedOn w:val="CommentTextChar"/>
    <w:link w:val="CommentSubject"/>
    <w:uiPriority w:val="99"/>
    <w:semiHidden/>
    <w:locked/>
    <w:rsid w:val="00462A9B"/>
    <w:rPr>
      <w:b/>
      <w:bCs/>
    </w:rPr>
  </w:style>
  <w:style w:type="paragraph" w:styleId="BalloonText">
    <w:name w:val="Balloon Text"/>
    <w:basedOn w:val="Normal"/>
    <w:link w:val="BalloonTextChar"/>
    <w:uiPriority w:val="99"/>
    <w:semiHidden/>
    <w:rsid w:val="00462A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2A9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7</Pages>
  <Words>1025</Words>
  <Characters>5849</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Hannah Susko</dc:title>
  <dc:subject/>
  <dc:creator> </dc:creator>
  <cp:keywords/>
  <dc:description/>
  <cp:lastModifiedBy>Linda Susko</cp:lastModifiedBy>
  <cp:revision>2</cp:revision>
  <dcterms:created xsi:type="dcterms:W3CDTF">2010-01-07T01:35:00Z</dcterms:created>
  <dcterms:modified xsi:type="dcterms:W3CDTF">2010-01-07T01:35:00Z</dcterms:modified>
</cp:coreProperties>
</file>